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36FEE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AN</w:t>
      </w:r>
      <w:r w:rsidR="00E96261" w:rsidRPr="00A45306">
        <w:rPr>
          <w:rFonts w:ascii="Arial" w:hAnsi="Arial" w:cs="Arial"/>
          <w:b/>
          <w:sz w:val="36"/>
          <w:szCs w:val="20"/>
        </w:rPr>
        <w:t>EX</w:t>
      </w:r>
      <w:r>
        <w:rPr>
          <w:rFonts w:ascii="Arial" w:hAnsi="Arial" w:cs="Arial"/>
          <w:b/>
          <w:sz w:val="36"/>
          <w:szCs w:val="20"/>
        </w:rPr>
        <w:t>O</w:t>
      </w:r>
      <w:r w:rsidR="00E96261" w:rsidRPr="00A45306">
        <w:rPr>
          <w:rFonts w:ascii="Arial" w:hAnsi="Arial" w:cs="Arial"/>
          <w:b/>
          <w:sz w:val="36"/>
          <w:szCs w:val="20"/>
        </w:rPr>
        <w:t xml:space="preserve">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INFORMACIÓ</w:t>
      </w:r>
      <w:r w:rsidR="00E36FEE">
        <w:rPr>
          <w:rFonts w:ascii="Arial" w:hAnsi="Arial" w:cs="Arial"/>
          <w:b/>
          <w:sz w:val="36"/>
          <w:szCs w:val="20"/>
        </w:rPr>
        <w:t>N</w:t>
      </w:r>
      <w:r w:rsidRPr="00A45306">
        <w:rPr>
          <w:rFonts w:ascii="Arial" w:hAnsi="Arial" w:cs="Arial"/>
          <w:b/>
          <w:sz w:val="36"/>
          <w:szCs w:val="20"/>
        </w:rPr>
        <w:t xml:space="preserve"> B</w:t>
      </w:r>
      <w:r w:rsidR="00E36FEE">
        <w:rPr>
          <w:rFonts w:ascii="Arial" w:hAnsi="Arial" w:cs="Arial"/>
          <w:b/>
          <w:sz w:val="36"/>
          <w:szCs w:val="20"/>
        </w:rPr>
        <w:t>Á</w:t>
      </w:r>
      <w:r w:rsidRPr="00A45306">
        <w:rPr>
          <w:rFonts w:ascii="Arial" w:hAnsi="Arial" w:cs="Arial"/>
          <w:b/>
          <w:sz w:val="36"/>
          <w:szCs w:val="20"/>
        </w:rPr>
        <w:t>SICA SOBRE PROTECCIÓ</w:t>
      </w:r>
      <w:r w:rsidR="00E36FEE">
        <w:rPr>
          <w:rFonts w:ascii="Arial" w:hAnsi="Arial" w:cs="Arial"/>
          <w:b/>
          <w:sz w:val="36"/>
          <w:szCs w:val="20"/>
        </w:rPr>
        <w:t>N</w:t>
      </w:r>
      <w:r w:rsidRPr="00A45306">
        <w:rPr>
          <w:rFonts w:ascii="Arial" w:hAnsi="Arial" w:cs="Arial"/>
          <w:b/>
          <w:sz w:val="36"/>
          <w:szCs w:val="20"/>
        </w:rPr>
        <w:t xml:space="preserve"> DE DA</w:t>
      </w:r>
      <w:r w:rsidR="00E36FEE">
        <w:rPr>
          <w:rFonts w:ascii="Arial" w:hAnsi="Arial" w:cs="Arial"/>
          <w:b/>
          <w:sz w:val="36"/>
          <w:szCs w:val="20"/>
        </w:rPr>
        <w:t>TO</w:t>
      </w:r>
      <w:r w:rsidRPr="00A45306">
        <w:rPr>
          <w:rFonts w:ascii="Arial" w:hAnsi="Arial" w:cs="Arial"/>
          <w:b/>
          <w:sz w:val="36"/>
          <w:szCs w:val="20"/>
        </w:rPr>
        <w:t>S DE CAR</w:t>
      </w:r>
      <w:r w:rsidR="00E36FEE">
        <w:rPr>
          <w:rFonts w:ascii="Arial" w:hAnsi="Arial" w:cs="Arial"/>
          <w:b/>
          <w:sz w:val="36"/>
          <w:szCs w:val="20"/>
        </w:rPr>
        <w:t>Á</w:t>
      </w:r>
      <w:r w:rsidRPr="00A45306">
        <w:rPr>
          <w:rFonts w:ascii="Arial" w:hAnsi="Arial" w:cs="Arial"/>
          <w:b/>
          <w:sz w:val="36"/>
          <w:szCs w:val="20"/>
        </w:rPr>
        <w:t>CTER PERSONAL DE</w:t>
      </w:r>
      <w:r w:rsidR="00E36FEE">
        <w:rPr>
          <w:rFonts w:ascii="Arial" w:hAnsi="Arial" w:cs="Arial"/>
          <w:b/>
          <w:sz w:val="36"/>
          <w:szCs w:val="20"/>
        </w:rPr>
        <w:t xml:space="preserve"> </w:t>
      </w:r>
      <w:r w:rsidRPr="00A45306">
        <w:rPr>
          <w:rFonts w:ascii="Arial" w:hAnsi="Arial" w:cs="Arial"/>
          <w:b/>
          <w:sz w:val="36"/>
          <w:szCs w:val="20"/>
        </w:rPr>
        <w:t>L</w:t>
      </w:r>
      <w:r w:rsidR="00E36FEE">
        <w:rPr>
          <w:rFonts w:ascii="Arial" w:hAnsi="Arial" w:cs="Arial"/>
          <w:b/>
          <w:sz w:val="36"/>
          <w:szCs w:val="20"/>
        </w:rPr>
        <w:t>O</w:t>
      </w:r>
      <w:r w:rsidRPr="00A45306">
        <w:rPr>
          <w:rFonts w:ascii="Arial" w:hAnsi="Arial" w:cs="Arial"/>
          <w:b/>
          <w:sz w:val="36"/>
          <w:szCs w:val="20"/>
        </w:rPr>
        <w:t>S LICITADOR</w:t>
      </w:r>
      <w:r w:rsidR="00E36FEE">
        <w:rPr>
          <w:rFonts w:ascii="Arial" w:hAnsi="Arial" w:cs="Arial"/>
          <w:b/>
          <w:sz w:val="36"/>
          <w:szCs w:val="20"/>
        </w:rPr>
        <w:t>E</w:t>
      </w:r>
      <w:r w:rsidRPr="00A45306">
        <w:rPr>
          <w:rFonts w:ascii="Arial" w:hAnsi="Arial" w:cs="Arial"/>
          <w:b/>
          <w:sz w:val="36"/>
          <w:szCs w:val="20"/>
        </w:rPr>
        <w:t xml:space="preserve">S </w:t>
      </w:r>
    </w:p>
    <w:p w:rsidR="002F7BAA" w:rsidRDefault="002F7BAA" w:rsidP="00E36FEE">
      <w:pPr>
        <w:rPr>
          <w:rFonts w:ascii="Arial" w:hAnsi="Arial" w:cs="Arial"/>
          <w:b/>
          <w:bCs/>
          <w:color w:val="1E477B"/>
        </w:rPr>
      </w:pPr>
    </w:p>
    <w:p w:rsidR="002F40E8" w:rsidRPr="008821E2" w:rsidRDefault="002F40E8" w:rsidP="002F40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2F40E8" w:rsidRPr="00E36FEE" w:rsidRDefault="002F40E8" w:rsidP="00E36FEE">
      <w:pPr>
        <w:rPr>
          <w:rFonts w:ascii="Arial" w:hAnsi="Arial" w:cs="Arial"/>
          <w:b/>
          <w:bCs/>
          <w:color w:val="1E477B"/>
        </w:rPr>
      </w:pPr>
    </w:p>
    <w:p w:rsidR="00E36FEE" w:rsidRDefault="00E36FEE" w:rsidP="002F7BAA">
      <w:pPr>
        <w:pStyle w:val="NormalWeb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Identificación</w:t>
      </w:r>
      <w:r w:rsidR="002F7BAA"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 xml:space="preserve"> del </w:t>
      </w:r>
      <w:r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tratamiento</w:t>
      </w:r>
      <w:r w:rsidR="002F7BAA"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:</w:t>
      </w:r>
      <w:r w:rsidR="002F7BAA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Pr="00E36FEE">
        <w:t xml:space="preserve"> </w:t>
      </w:r>
      <w:r w:rsidRPr="00E36FEE">
        <w:rPr>
          <w:rFonts w:ascii="Arial" w:eastAsiaTheme="minorHAnsi" w:hAnsi="Arial" w:cs="Arial"/>
          <w:sz w:val="22"/>
          <w:szCs w:val="22"/>
          <w:lang w:val="es-ES" w:eastAsia="en-US"/>
        </w:rPr>
        <w:t>"Archivo de administración y contabilidad"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Responsable del </w:t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tratamiento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Direcció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Gerència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.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Institut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Català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de la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Salut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. Gran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Via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de les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Corts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gram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Catalanes</w:t>
      </w:r>
      <w:proofErr w:type="gram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, 587, 08007 Barcelona. 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Finalidad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Realizar</w:t>
      </w:r>
      <w:r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 xml:space="preserve"> 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los procesos habituales de gestión de administración, contabilidad, compras y almacén.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Legitimación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Misión realizada en interés público o en el ejercicio de poderes públicos (RGPD: 6.1.e): Ley 14/1986, de 25 de abril, general de sanidad; Ley 15/1990, de 9 de julio, de ordenación sanitaria de Catalunya. Ley 16/2003, de 28 de mayo, de cohesión y calidad del sistema nacional de salud. Ley 39/2015, de 1 de octubre, del procedimiento administrativo común de las administraciones públicas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t> </w:t>
      </w: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Destinatarios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se prevén comunicaciones de datos a los departamentos de la Generalitat y entidades vinculadas que dependen, de acuerdo con sus competencias, para la gestión de los diferentes servicios públicos y en instituciones y organismos de carácter oficial y en administraciones públicas. Los datos también se comunicarán a los encargados de tratamiento que actúen por cuenta del responsable del tratamiento.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</w:p>
    <w:p w:rsidR="002F7BAA" w:rsidRPr="00E36FEE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e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re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cho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 de l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as persona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 intere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sada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puede ejercer sus derechos de acceso, rectificación, supresión, oposición al tratamiento, derecho al olvido, derecho a la portabilidad de los datos y solicitud de limitación, presentando un escrito dirigido a la Dirección Gerencia (Instituto Catalán de la Salud. Gran Vía de las Cortes Catalanas, 587, 08007 Barcelona de la Salud. Debe indicar claramente en su solic</w:t>
      </w:r>
      <w:r w:rsid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itud cuál o qué derechos ejerce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. 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Información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adicional</w:t>
      </w:r>
      <w:r w:rsid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: </w:t>
      </w:r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Si desea ampliar esta información puede consultar la información adicional del tratamiento consultando </w:t>
      </w:r>
      <w:hyperlink r:id="rId10" w:history="1"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Registre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d'activitats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de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tractament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.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Institut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Català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de la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Salut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(gencat.cat)</w:t>
        </w:r>
      </w:hyperlink>
    </w:p>
    <w:p w:rsidR="002F7BAA" w:rsidRPr="00E36FEE" w:rsidRDefault="002F7BAA" w:rsidP="005E629C">
      <w:pPr>
        <w:pStyle w:val="Default"/>
        <w:rPr>
          <w:b/>
          <w:bCs/>
          <w:color w:val="auto"/>
          <w:szCs w:val="22"/>
          <w:lang w:val="es-ES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E36F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E8" w:rsidRDefault="002F40E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 w:rsidP="00F86C7F">
    <w:pPr>
      <w:pStyle w:val="Peu"/>
      <w:ind w:left="-284"/>
    </w:pPr>
    <w:bookmarkStart w:id="1" w:name="_GoBack"/>
    <w:r>
      <w:rPr>
        <w:noProof/>
        <w:lang w:eastAsia="ca-ES"/>
      </w:rPr>
      <w:drawing>
        <wp:inline distT="0" distB="0" distL="0" distR="0" wp14:anchorId="3E61D7A2" wp14:editId="4A9A3180">
          <wp:extent cx="1200150" cy="316706"/>
          <wp:effectExtent l="0" t="0" r="0" b="7620"/>
          <wp:docPr id="47" name="Imatge 47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45" cy="31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t xml:space="preserve"> </w:t>
    </w:r>
    <w:r>
      <w:rPr>
        <w:noProof/>
        <w:lang w:eastAsia="ca-ES"/>
      </w:rPr>
      <w:drawing>
        <wp:inline distT="0" distB="0" distL="0" distR="0" wp14:anchorId="1869D890" wp14:editId="2FA5D6B8">
          <wp:extent cx="1562100" cy="381000"/>
          <wp:effectExtent l="0" t="0" r="0" b="0"/>
          <wp:docPr id="48" name="Imatge 48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82B127C" wp14:editId="7770D704">
          <wp:extent cx="1314450" cy="400050"/>
          <wp:effectExtent l="0" t="0" r="0" b="0"/>
          <wp:docPr id="49" name="Imatge 49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EF5A898" wp14:editId="715197AC">
          <wp:extent cx="1333500" cy="352425"/>
          <wp:effectExtent l="0" t="0" r="0" b="9525"/>
          <wp:docPr id="50" name="Imatge 50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6C7F" w:rsidRPr="00F86C7F" w:rsidRDefault="00F86C7F" w:rsidP="00F86C7F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E8" w:rsidRDefault="002F40E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E8" w:rsidRDefault="002F40E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F40E8" w:rsidP="002F40E8">
    <w:pPr>
      <w:pStyle w:val="Capalera"/>
      <w:ind w:left="-709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13E242FD" wp14:editId="6A308CE5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E8" w:rsidRDefault="002F40E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40E8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36FEE"/>
    <w:rsid w:val="00E47ACA"/>
    <w:rsid w:val="00E624C7"/>
    <w:rsid w:val="00E6604F"/>
    <w:rsid w:val="00E96261"/>
    <w:rsid w:val="00EB60CE"/>
    <w:rsid w:val="00F6187B"/>
    <w:rsid w:val="00F620B6"/>
    <w:rsid w:val="00F86C7F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9A14BE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7</cp:revision>
  <cp:lastPrinted>2015-11-27T11:06:00Z</cp:lastPrinted>
  <dcterms:created xsi:type="dcterms:W3CDTF">2023-05-12T10:58:00Z</dcterms:created>
  <dcterms:modified xsi:type="dcterms:W3CDTF">2025-09-26T08:34:00Z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